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21C8" w14:textId="77777777" w:rsidR="00000000" w:rsidRDefault="00846C59">
      <w:pPr>
        <w:tabs>
          <w:tab w:val="right" w:pos="10080"/>
        </w:tabs>
        <w:suppressAutoHyphens/>
        <w:rPr>
          <w:b/>
          <w:sz w:val="80"/>
        </w:rPr>
      </w:pPr>
      <w:r>
        <w:rPr>
          <w:b/>
          <w:sz w:val="60"/>
        </w:rPr>
        <w:t>PART 5a</w:t>
      </w:r>
      <w:r>
        <w:rPr>
          <w:b/>
          <w:sz w:val="60"/>
        </w:rPr>
        <w:tab/>
        <w:t>DEQ</w:t>
      </w:r>
    </w:p>
    <w:p w14:paraId="24BDF915" w14:textId="77777777" w:rsidR="00000000" w:rsidRDefault="00846C59">
      <w:pPr>
        <w:suppressAutoHyphens/>
        <w:rPr>
          <w:b/>
        </w:rPr>
      </w:pPr>
      <w:r>
        <w:rPr>
          <w:b/>
        </w:rPr>
        <w:t>Schedule of Compliance</w:t>
      </w:r>
    </w:p>
    <w:p w14:paraId="2709652F" w14:textId="77777777" w:rsidR="00000000" w:rsidRDefault="00846C59">
      <w:pPr>
        <w:suppressAutoHyphens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1890"/>
        <w:gridCol w:w="1440"/>
        <w:gridCol w:w="4446"/>
      </w:tblGrid>
      <w:tr w:rsidR="00000000" w14:paraId="0FBD0D65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2E7B8BA6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980" w:type="dxa"/>
            <w:tcBorders>
              <w:bottom w:val="nil"/>
            </w:tcBorders>
            <w:shd w:val="pct20" w:color="auto" w:fill="auto"/>
          </w:tcPr>
          <w:p w14:paraId="54A93565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COMPANY NAME</w:t>
            </w:r>
          </w:p>
        </w:tc>
        <w:bookmarkStart w:id="0" w:name="Text1"/>
        <w:tc>
          <w:tcPr>
            <w:tcW w:w="7776" w:type="dxa"/>
            <w:gridSpan w:val="3"/>
            <w:tcBorders>
              <w:bottom w:val="nil"/>
              <w:right w:val="single" w:sz="18" w:space="0" w:color="auto"/>
            </w:tcBorders>
          </w:tcPr>
          <w:p w14:paraId="7A725894" w14:textId="77777777" w:rsidR="00000000" w:rsidRDefault="00846C59">
            <w:pPr>
              <w:suppressAutoHyphens/>
              <w:rPr>
                <w:sz w:val="20"/>
              </w:rPr>
            </w:pPr>
            <w:ins w:id="1" w:author="foobar" w:date="1998-05-14T13:09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0"/>
          </w:p>
        </w:tc>
      </w:tr>
      <w:tr w:rsidR="00000000" w14:paraId="143F7557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top w:val="nil"/>
              <w:bottom w:val="nil"/>
            </w:tcBorders>
            <w:shd w:val="pct20" w:color="auto" w:fill="auto"/>
          </w:tcPr>
          <w:p w14:paraId="62B79742" w14:textId="77777777" w:rsidR="00000000" w:rsidRDefault="00846C59">
            <w:pPr>
              <w:suppressAutoHyphens/>
              <w:rPr>
                <w:sz w:val="20"/>
              </w:rPr>
            </w:pPr>
          </w:p>
        </w:tc>
        <w:tc>
          <w:tcPr>
            <w:tcW w:w="1980" w:type="dxa"/>
            <w:shd w:val="pct20" w:color="auto" w:fill="auto"/>
          </w:tcPr>
          <w:p w14:paraId="3832A854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FACILITY NAME</w:t>
            </w:r>
          </w:p>
        </w:tc>
        <w:bookmarkStart w:id="4" w:name="Text2"/>
        <w:tc>
          <w:tcPr>
            <w:tcW w:w="7776" w:type="dxa"/>
            <w:gridSpan w:val="3"/>
            <w:tcBorders>
              <w:right w:val="single" w:sz="18" w:space="0" w:color="auto"/>
            </w:tcBorders>
          </w:tcPr>
          <w:p w14:paraId="0A7060D5" w14:textId="77777777" w:rsidR="00000000" w:rsidRDefault="00846C59">
            <w:pPr>
              <w:suppressAutoHyphens/>
              <w:rPr>
                <w:sz w:val="20"/>
              </w:rPr>
            </w:pPr>
            <w:ins w:id="5" w:author="foobar" w:date="1998-05-14T13:09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4"/>
          </w:p>
        </w:tc>
      </w:tr>
      <w:tr w:rsidR="00000000" w14:paraId="19940805" w14:textId="77777777">
        <w:tblPrEx>
          <w:tblBorders>
            <w:bottom w:val="single" w:sz="18" w:space="0" w:color="auto"/>
            <w:right w:val="single" w:sz="18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618559A7" w14:textId="77777777" w:rsidR="00000000" w:rsidRDefault="00846C59">
            <w:pPr>
              <w:suppressAutoHyphens/>
              <w:rPr>
                <w:sz w:val="20"/>
              </w:rPr>
            </w:pPr>
          </w:p>
        </w:tc>
        <w:tc>
          <w:tcPr>
            <w:tcW w:w="1980" w:type="dxa"/>
            <w:shd w:val="pct20" w:color="auto" w:fill="auto"/>
          </w:tcPr>
          <w:p w14:paraId="53CD4DB5" w14:textId="77777777" w:rsidR="00000000" w:rsidRDefault="00846C59">
            <w:pPr>
              <w:suppressAutoHyphens/>
              <w:rPr>
                <w:sz w:val="20"/>
              </w:rPr>
            </w:pPr>
            <w:bookmarkStart w:id="8" w:name="Text3"/>
            <w:bookmarkStart w:id="9" w:name="Text4"/>
            <w:r>
              <w:rPr>
                <w:b/>
                <w:sz w:val="20"/>
              </w:rPr>
              <w:t>EUG</w:t>
            </w:r>
          </w:p>
        </w:tc>
        <w:tc>
          <w:tcPr>
            <w:tcW w:w="1890" w:type="dxa"/>
          </w:tcPr>
          <w:p w14:paraId="062B0421" w14:textId="77777777" w:rsidR="00000000" w:rsidRDefault="00846C59">
            <w:pPr>
              <w:suppressAutoHyphens/>
              <w:rPr>
                <w:sz w:val="20"/>
              </w:rPr>
            </w:pPr>
            <w:ins w:id="10" w:author="foobar" w:date="1998-05-14T13:09:00Z">
              <w:r>
                <w:rPr>
                  <w:sz w:val="20"/>
                </w:rPr>
                <w:fldChar w:fldCharType="begin">
                  <w:ffData>
                    <w:name w:val="Text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8"/>
          </w:p>
        </w:tc>
        <w:tc>
          <w:tcPr>
            <w:tcW w:w="1440" w:type="dxa"/>
            <w:shd w:val="pct20" w:color="auto" w:fill="auto"/>
          </w:tcPr>
          <w:p w14:paraId="3B4A24A1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SCENARIO</w:t>
            </w:r>
          </w:p>
        </w:tc>
        <w:tc>
          <w:tcPr>
            <w:tcW w:w="4446" w:type="dxa"/>
          </w:tcPr>
          <w:p w14:paraId="266C08A2" w14:textId="77777777" w:rsidR="00000000" w:rsidRDefault="00846C59">
            <w:pPr>
              <w:suppressAutoHyphens/>
              <w:rPr>
                <w:sz w:val="20"/>
              </w:rPr>
            </w:pPr>
            <w:ins w:id="13" w:author="foobar" w:date="1998-05-14T13:09:00Z">
              <w:r>
                <w:rPr>
                  <w:sz w:val="20"/>
                </w:rPr>
                <w:fldChar w:fldCharType="begin">
                  <w:ffData>
                    <w:name w:val="Text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9"/>
          </w:p>
        </w:tc>
      </w:tr>
    </w:tbl>
    <w:p w14:paraId="5F046123" w14:textId="77777777" w:rsidR="00000000" w:rsidRDefault="00846C59">
      <w:pPr>
        <w:suppressAutoHyphens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610"/>
        <w:gridCol w:w="7146"/>
      </w:tblGrid>
      <w:tr w:rsidR="00000000" w14:paraId="0F7FA2B7" w14:textId="77777777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468" w:type="dxa"/>
            <w:shd w:val="pct20" w:color="auto" w:fill="auto"/>
          </w:tcPr>
          <w:p w14:paraId="460F53D5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610" w:type="dxa"/>
            <w:shd w:val="pct20" w:color="auto" w:fill="auto"/>
          </w:tcPr>
          <w:p w14:paraId="550FDD3B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REFERENCE/CITATION</w:t>
            </w:r>
          </w:p>
        </w:tc>
        <w:tc>
          <w:tcPr>
            <w:tcW w:w="7146" w:type="dxa"/>
          </w:tcPr>
          <w:p w14:paraId="5CA70BE1" w14:textId="77777777" w:rsidR="00000000" w:rsidRDefault="00846C59">
            <w:pPr>
              <w:suppressAutoHyphens/>
              <w:rPr>
                <w:sz w:val="20"/>
              </w:rPr>
            </w:pPr>
            <w:ins w:id="16" w:author="foobar" w:date="1998-05-14T13:09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" w:author="foobar" w:date="1998-05-14T13:09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2E91F024" w14:textId="77777777" w:rsidR="00000000" w:rsidRDefault="00846C59">
      <w:pPr>
        <w:suppressAutoHyphens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610"/>
        <w:gridCol w:w="7146"/>
      </w:tblGrid>
      <w:tr w:rsidR="00000000" w14:paraId="2DE4BD61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468" w:type="dxa"/>
            <w:shd w:val="pct20" w:color="auto" w:fill="auto"/>
          </w:tcPr>
          <w:p w14:paraId="2FB66E9E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10" w:type="dxa"/>
            <w:shd w:val="pct20" w:color="auto" w:fill="auto"/>
          </w:tcPr>
          <w:p w14:paraId="04BE7F90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LIMIT/REQUIREMENT</w:t>
            </w:r>
          </w:p>
        </w:tc>
        <w:tc>
          <w:tcPr>
            <w:tcW w:w="7146" w:type="dxa"/>
          </w:tcPr>
          <w:p w14:paraId="1B307AD3" w14:textId="77777777" w:rsidR="00000000" w:rsidRDefault="00846C59">
            <w:pPr>
              <w:suppressAutoHyphens/>
              <w:rPr>
                <w:sz w:val="20"/>
              </w:rPr>
            </w:pPr>
            <w:ins w:id="19" w:author="foobar" w:date="1998-05-14T13:09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0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1" w:author="foobar" w:date="1998-05-14T13:09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3B420C14" w14:textId="77777777" w:rsidR="00000000" w:rsidRDefault="00846C59">
      <w:pPr>
        <w:suppressAutoHyphens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610"/>
        <w:gridCol w:w="7146"/>
      </w:tblGrid>
      <w:tr w:rsidR="00000000" w14:paraId="009F16E7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468" w:type="dxa"/>
            <w:shd w:val="pct20" w:color="auto" w:fill="auto"/>
          </w:tcPr>
          <w:p w14:paraId="6FD62CEF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610" w:type="dxa"/>
            <w:shd w:val="pct20" w:color="auto" w:fill="auto"/>
          </w:tcPr>
          <w:p w14:paraId="0686CC95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COMPL</w:t>
            </w:r>
            <w:r>
              <w:rPr>
                <w:b/>
                <w:sz w:val="20"/>
              </w:rPr>
              <w:t>IANCE STATUS SUMMARY</w:t>
            </w:r>
          </w:p>
        </w:tc>
        <w:tc>
          <w:tcPr>
            <w:tcW w:w="7146" w:type="dxa"/>
          </w:tcPr>
          <w:p w14:paraId="7C631810" w14:textId="77777777" w:rsidR="00000000" w:rsidRDefault="00846C59">
            <w:pPr>
              <w:suppressAutoHyphens/>
              <w:rPr>
                <w:sz w:val="20"/>
              </w:rPr>
            </w:pPr>
            <w:ins w:id="22" w:author="foobar" w:date="1998-05-14T13:09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4" w:author="foobar" w:date="1998-05-14T13:09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723E3D68" w14:textId="77777777" w:rsidR="00000000" w:rsidRDefault="00846C59">
      <w:pPr>
        <w:suppressAutoHyphens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6210"/>
        <w:gridCol w:w="1818"/>
        <w:gridCol w:w="1728"/>
      </w:tblGrid>
      <w:tr w:rsidR="00000000" w14:paraId="55DA2BF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58C6C667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756" w:type="dxa"/>
            <w:gridSpan w:val="3"/>
            <w:shd w:val="pct20" w:color="auto" w:fill="auto"/>
          </w:tcPr>
          <w:p w14:paraId="5CB639F4" w14:textId="77777777" w:rsidR="00000000" w:rsidRDefault="00846C59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SCHEDULE OF REMEDIAL MEASURES</w:t>
            </w:r>
          </w:p>
        </w:tc>
      </w:tr>
      <w:tr w:rsidR="00000000" w14:paraId="01DEFDB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6678" w:type="dxa"/>
            <w:gridSpan w:val="2"/>
            <w:shd w:val="pct20" w:color="auto" w:fill="auto"/>
          </w:tcPr>
          <w:p w14:paraId="2DD68DC2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(a) Enforceable Sequence of Actions with Milestones</w:t>
            </w:r>
          </w:p>
        </w:tc>
        <w:tc>
          <w:tcPr>
            <w:tcW w:w="1818" w:type="dxa"/>
            <w:shd w:val="pct20" w:color="auto" w:fill="auto"/>
          </w:tcPr>
          <w:p w14:paraId="1B092731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(b) Proposed Date</w:t>
            </w:r>
          </w:p>
        </w:tc>
        <w:tc>
          <w:tcPr>
            <w:tcW w:w="1728" w:type="dxa"/>
            <w:shd w:val="pct20" w:color="auto" w:fill="auto"/>
          </w:tcPr>
          <w:p w14:paraId="493142DD" w14:textId="77777777" w:rsidR="00000000" w:rsidRDefault="00846C59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(c) Achieved Date</w:t>
            </w:r>
          </w:p>
        </w:tc>
      </w:tr>
      <w:bookmarkStart w:id="25" w:name="Text5"/>
      <w:tr w:rsidR="00000000" w14:paraId="3597B977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62B91340" w14:textId="77777777" w:rsidR="00000000" w:rsidRDefault="00846C59">
            <w:pPr>
              <w:suppressAutoHyphens/>
              <w:rPr>
                <w:sz w:val="20"/>
              </w:rPr>
            </w:pPr>
            <w:ins w:id="26" w:author="foobar" w:date="1998-05-14T13:09:00Z">
              <w:r>
                <w:rPr>
                  <w:sz w:val="20"/>
                </w:rPr>
                <w:fldChar w:fldCharType="begin">
                  <w:ffData>
                    <w:name w:val="Text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25"/>
          </w:p>
        </w:tc>
        <w:bookmarkStart w:id="29" w:name="Text6"/>
        <w:tc>
          <w:tcPr>
            <w:tcW w:w="1818" w:type="dxa"/>
          </w:tcPr>
          <w:p w14:paraId="7124650D" w14:textId="77777777" w:rsidR="00000000" w:rsidRDefault="00846C59">
            <w:pPr>
              <w:suppressAutoHyphens/>
              <w:rPr>
                <w:sz w:val="20"/>
              </w:rPr>
            </w:pPr>
            <w:ins w:id="30" w:author="foobar" w:date="1998-05-14T13:09:00Z">
              <w:r>
                <w:rPr>
                  <w:sz w:val="20"/>
                </w:rPr>
                <w:fldChar w:fldCharType="begin">
                  <w:ffData>
                    <w:name w:val="Text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29"/>
          </w:p>
        </w:tc>
        <w:bookmarkStart w:id="33" w:name="Text7"/>
        <w:tc>
          <w:tcPr>
            <w:tcW w:w="1728" w:type="dxa"/>
          </w:tcPr>
          <w:p w14:paraId="1C459CA9" w14:textId="77777777" w:rsidR="00000000" w:rsidRDefault="00846C59">
            <w:pPr>
              <w:suppressAutoHyphens/>
              <w:rPr>
                <w:sz w:val="20"/>
              </w:rPr>
            </w:pPr>
            <w:ins w:id="34" w:author="foobar" w:date="1998-05-14T13:09:00Z">
              <w:r>
                <w:rPr>
                  <w:sz w:val="20"/>
                </w:rPr>
                <w:fldChar w:fldCharType="begin">
                  <w:ffData>
                    <w:name w:val="Text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33"/>
          </w:p>
        </w:tc>
      </w:tr>
      <w:bookmarkStart w:id="37" w:name="Text8"/>
      <w:tr w:rsidR="00000000" w14:paraId="64CF183A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18B2DB4E" w14:textId="77777777" w:rsidR="00000000" w:rsidRDefault="00846C59">
            <w:pPr>
              <w:suppressAutoHyphens/>
              <w:rPr>
                <w:sz w:val="20"/>
              </w:rPr>
            </w:pPr>
            <w:ins w:id="38" w:author="foobar" w:date="1998-05-14T13:09:00Z">
              <w:r>
                <w:rPr>
                  <w:sz w:val="20"/>
                </w:rPr>
                <w:fldChar w:fldCharType="begin">
                  <w:ffData>
                    <w:name w:val="Text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37"/>
          </w:p>
        </w:tc>
        <w:bookmarkStart w:id="41" w:name="Text9"/>
        <w:tc>
          <w:tcPr>
            <w:tcW w:w="1818" w:type="dxa"/>
          </w:tcPr>
          <w:p w14:paraId="20940758" w14:textId="77777777" w:rsidR="00000000" w:rsidRDefault="00846C59">
            <w:pPr>
              <w:suppressAutoHyphens/>
              <w:rPr>
                <w:sz w:val="20"/>
              </w:rPr>
            </w:pPr>
            <w:ins w:id="42" w:author="foobar" w:date="1998-05-14T13:09:00Z">
              <w:r>
                <w:rPr>
                  <w:sz w:val="20"/>
                </w:rPr>
                <w:fldChar w:fldCharType="begin">
                  <w:ffData>
                    <w:name w:val="Text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41"/>
          </w:p>
        </w:tc>
        <w:bookmarkStart w:id="45" w:name="Text10"/>
        <w:tc>
          <w:tcPr>
            <w:tcW w:w="1728" w:type="dxa"/>
          </w:tcPr>
          <w:p w14:paraId="69EA83CC" w14:textId="77777777" w:rsidR="00000000" w:rsidRDefault="00846C59">
            <w:pPr>
              <w:suppressAutoHyphens/>
              <w:rPr>
                <w:sz w:val="20"/>
              </w:rPr>
            </w:pPr>
            <w:ins w:id="46" w:author="foobar" w:date="1998-05-14T13:09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45"/>
          </w:p>
        </w:tc>
      </w:tr>
      <w:bookmarkStart w:id="49" w:name="Text11"/>
      <w:tr w:rsidR="00000000" w14:paraId="31D748C0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77E15138" w14:textId="77777777" w:rsidR="00000000" w:rsidRDefault="00846C59">
            <w:pPr>
              <w:suppressAutoHyphens/>
              <w:rPr>
                <w:sz w:val="20"/>
              </w:rPr>
            </w:pPr>
            <w:ins w:id="50" w:author="foobar" w:date="1998-05-14T13:09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49"/>
          </w:p>
        </w:tc>
        <w:bookmarkStart w:id="53" w:name="Text12"/>
        <w:tc>
          <w:tcPr>
            <w:tcW w:w="1818" w:type="dxa"/>
          </w:tcPr>
          <w:p w14:paraId="19F5BD9E" w14:textId="77777777" w:rsidR="00000000" w:rsidRDefault="00846C59">
            <w:pPr>
              <w:suppressAutoHyphens/>
              <w:rPr>
                <w:sz w:val="20"/>
              </w:rPr>
            </w:pPr>
            <w:ins w:id="54" w:author="foobar" w:date="1998-05-14T13:09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53"/>
          </w:p>
        </w:tc>
        <w:bookmarkStart w:id="57" w:name="Text13"/>
        <w:tc>
          <w:tcPr>
            <w:tcW w:w="1728" w:type="dxa"/>
          </w:tcPr>
          <w:p w14:paraId="03781C03" w14:textId="77777777" w:rsidR="00000000" w:rsidRDefault="00846C59">
            <w:pPr>
              <w:suppressAutoHyphens/>
              <w:rPr>
                <w:sz w:val="20"/>
              </w:rPr>
            </w:pPr>
            <w:ins w:id="58" w:author="foobar" w:date="1998-05-14T13:09:00Z">
              <w:r>
                <w:rPr>
                  <w:sz w:val="20"/>
                </w:rPr>
                <w:fldChar w:fldCharType="begin">
                  <w:ffData>
                    <w:name w:val="Text1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57"/>
          </w:p>
        </w:tc>
      </w:tr>
      <w:bookmarkStart w:id="61" w:name="Text14"/>
      <w:tr w:rsidR="00000000" w14:paraId="41A8D8D0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2B0EC74A" w14:textId="77777777" w:rsidR="00000000" w:rsidRDefault="00846C59">
            <w:pPr>
              <w:suppressAutoHyphens/>
              <w:rPr>
                <w:sz w:val="20"/>
              </w:rPr>
            </w:pPr>
            <w:ins w:id="62" w:author="foobar" w:date="1998-05-14T13:09:00Z">
              <w:r>
                <w:rPr>
                  <w:sz w:val="20"/>
                </w:rPr>
                <w:fldChar w:fldCharType="begin">
                  <w:ffData>
                    <w:name w:val="Text1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61"/>
          </w:p>
        </w:tc>
        <w:bookmarkStart w:id="65" w:name="Text15"/>
        <w:tc>
          <w:tcPr>
            <w:tcW w:w="1818" w:type="dxa"/>
          </w:tcPr>
          <w:p w14:paraId="71003E0B" w14:textId="77777777" w:rsidR="00000000" w:rsidRDefault="00846C59">
            <w:pPr>
              <w:suppressAutoHyphens/>
              <w:rPr>
                <w:sz w:val="20"/>
              </w:rPr>
            </w:pPr>
            <w:ins w:id="66" w:author="foobar" w:date="1998-05-14T13:09:00Z">
              <w:r>
                <w:rPr>
                  <w:sz w:val="20"/>
                </w:rPr>
                <w:fldChar w:fldCharType="begin">
                  <w:ffData>
                    <w:name w:val="Text1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65"/>
          </w:p>
        </w:tc>
        <w:bookmarkStart w:id="69" w:name="Text16"/>
        <w:tc>
          <w:tcPr>
            <w:tcW w:w="1728" w:type="dxa"/>
          </w:tcPr>
          <w:p w14:paraId="315915DF" w14:textId="77777777" w:rsidR="00000000" w:rsidRDefault="00846C59">
            <w:pPr>
              <w:suppressAutoHyphens/>
              <w:rPr>
                <w:sz w:val="20"/>
              </w:rPr>
            </w:pPr>
            <w:ins w:id="70" w:author="foobar" w:date="1998-05-14T13:09:00Z">
              <w:r>
                <w:rPr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69"/>
          </w:p>
        </w:tc>
      </w:tr>
      <w:bookmarkStart w:id="73" w:name="Text20"/>
      <w:tr w:rsidR="00000000" w14:paraId="46A04978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05928460" w14:textId="77777777" w:rsidR="00000000" w:rsidRDefault="00846C59">
            <w:pPr>
              <w:suppressAutoHyphens/>
              <w:rPr>
                <w:sz w:val="20"/>
              </w:rPr>
            </w:pPr>
            <w:ins w:id="74" w:author="foobar" w:date="1998-05-14T13:09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73"/>
          </w:p>
        </w:tc>
        <w:bookmarkStart w:id="77" w:name="Text21"/>
        <w:tc>
          <w:tcPr>
            <w:tcW w:w="1818" w:type="dxa"/>
          </w:tcPr>
          <w:p w14:paraId="60ECFE10" w14:textId="77777777" w:rsidR="00000000" w:rsidRDefault="00846C59">
            <w:pPr>
              <w:suppressAutoHyphens/>
              <w:rPr>
                <w:sz w:val="20"/>
              </w:rPr>
            </w:pPr>
            <w:ins w:id="78" w:author="foobar" w:date="1998-05-14T13:09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77"/>
          </w:p>
        </w:tc>
        <w:bookmarkStart w:id="81" w:name="Text22"/>
        <w:tc>
          <w:tcPr>
            <w:tcW w:w="1728" w:type="dxa"/>
          </w:tcPr>
          <w:p w14:paraId="7EDB8593" w14:textId="77777777" w:rsidR="00000000" w:rsidRDefault="00846C59">
            <w:pPr>
              <w:suppressAutoHyphens/>
              <w:rPr>
                <w:sz w:val="20"/>
              </w:rPr>
            </w:pPr>
            <w:ins w:id="82" w:author="foobar" w:date="1998-05-14T13:09:00Z">
              <w:r>
                <w:rPr>
                  <w:sz w:val="20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81"/>
          </w:p>
        </w:tc>
      </w:tr>
      <w:bookmarkStart w:id="85" w:name="Text23"/>
      <w:tr w:rsidR="00000000" w14:paraId="7E2561E7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0E2F5E2F" w14:textId="77777777" w:rsidR="00000000" w:rsidRDefault="00846C59">
            <w:pPr>
              <w:suppressAutoHyphens/>
              <w:rPr>
                <w:sz w:val="20"/>
              </w:rPr>
            </w:pPr>
            <w:ins w:id="86" w:author="foobar" w:date="1998-05-14T13:09:00Z">
              <w:r>
                <w:rPr>
                  <w:sz w:val="20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85"/>
          </w:p>
        </w:tc>
        <w:bookmarkStart w:id="89" w:name="Text24"/>
        <w:tc>
          <w:tcPr>
            <w:tcW w:w="1818" w:type="dxa"/>
          </w:tcPr>
          <w:p w14:paraId="4A3CDF88" w14:textId="77777777" w:rsidR="00000000" w:rsidRDefault="00846C59">
            <w:pPr>
              <w:suppressAutoHyphens/>
              <w:rPr>
                <w:sz w:val="20"/>
              </w:rPr>
            </w:pPr>
            <w:ins w:id="90" w:author="foobar" w:date="1998-05-14T13:09:00Z">
              <w:r>
                <w:rPr>
                  <w:sz w:val="20"/>
                </w:rPr>
                <w:fldChar w:fldCharType="begin">
                  <w:ffData>
                    <w:name w:val="Text2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89"/>
          </w:p>
        </w:tc>
        <w:bookmarkStart w:id="93" w:name="Text25"/>
        <w:tc>
          <w:tcPr>
            <w:tcW w:w="1728" w:type="dxa"/>
          </w:tcPr>
          <w:p w14:paraId="1C582F90" w14:textId="77777777" w:rsidR="00000000" w:rsidRDefault="00846C59">
            <w:pPr>
              <w:suppressAutoHyphens/>
              <w:rPr>
                <w:sz w:val="20"/>
              </w:rPr>
            </w:pPr>
            <w:ins w:id="94" w:author="foobar" w:date="1998-05-14T13:09:00Z">
              <w:r>
                <w:rPr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</w:instrText>
            </w:r>
            <w:r>
              <w:rPr>
                <w:sz w:val="20"/>
              </w:rPr>
              <w:instrText xml:space="preserve">FORMTEXT </w:instrText>
            </w:r>
            <w:ins w:id="9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93"/>
          </w:p>
        </w:tc>
      </w:tr>
      <w:bookmarkStart w:id="97" w:name="Text26"/>
      <w:tr w:rsidR="00000000" w14:paraId="3693E96E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7B29DCC4" w14:textId="77777777" w:rsidR="00000000" w:rsidRDefault="00846C59">
            <w:pPr>
              <w:suppressAutoHyphens/>
              <w:rPr>
                <w:sz w:val="20"/>
              </w:rPr>
            </w:pPr>
            <w:ins w:id="98" w:author="foobar" w:date="1998-05-14T13:09:00Z">
              <w:r>
                <w:rPr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97"/>
          </w:p>
        </w:tc>
        <w:bookmarkStart w:id="101" w:name="Text27"/>
        <w:tc>
          <w:tcPr>
            <w:tcW w:w="1818" w:type="dxa"/>
          </w:tcPr>
          <w:p w14:paraId="1007432B" w14:textId="77777777" w:rsidR="00000000" w:rsidRDefault="00846C59">
            <w:pPr>
              <w:suppressAutoHyphens/>
              <w:rPr>
                <w:sz w:val="20"/>
              </w:rPr>
            </w:pPr>
            <w:ins w:id="102" w:author="foobar" w:date="1998-05-14T13:09:00Z">
              <w:r>
                <w:rPr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01"/>
          </w:p>
        </w:tc>
        <w:bookmarkStart w:id="105" w:name="Text28"/>
        <w:tc>
          <w:tcPr>
            <w:tcW w:w="1728" w:type="dxa"/>
          </w:tcPr>
          <w:p w14:paraId="01A874C2" w14:textId="77777777" w:rsidR="00000000" w:rsidRDefault="00846C59">
            <w:pPr>
              <w:suppressAutoHyphens/>
              <w:rPr>
                <w:sz w:val="20"/>
              </w:rPr>
            </w:pPr>
            <w:ins w:id="106" w:author="foobar" w:date="1998-05-14T13:09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05"/>
          </w:p>
        </w:tc>
      </w:tr>
      <w:bookmarkStart w:id="109" w:name="Text29"/>
      <w:tr w:rsidR="00000000" w14:paraId="0466E098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636EE838" w14:textId="77777777" w:rsidR="00000000" w:rsidRDefault="00846C59">
            <w:pPr>
              <w:suppressAutoHyphens/>
              <w:rPr>
                <w:sz w:val="20"/>
              </w:rPr>
            </w:pPr>
            <w:ins w:id="110" w:author="foobar" w:date="1998-05-14T13:09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09"/>
          </w:p>
        </w:tc>
        <w:bookmarkStart w:id="113" w:name="Text30"/>
        <w:tc>
          <w:tcPr>
            <w:tcW w:w="1818" w:type="dxa"/>
          </w:tcPr>
          <w:p w14:paraId="30CF87AF" w14:textId="77777777" w:rsidR="00000000" w:rsidRDefault="00846C59">
            <w:pPr>
              <w:suppressAutoHyphens/>
              <w:rPr>
                <w:sz w:val="20"/>
              </w:rPr>
            </w:pPr>
            <w:ins w:id="114" w:author="foobar" w:date="1998-05-14T13:09:00Z">
              <w:r>
                <w:rPr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13"/>
          </w:p>
        </w:tc>
        <w:bookmarkStart w:id="117" w:name="Text31"/>
        <w:tc>
          <w:tcPr>
            <w:tcW w:w="1728" w:type="dxa"/>
          </w:tcPr>
          <w:p w14:paraId="24950829" w14:textId="77777777" w:rsidR="00000000" w:rsidRDefault="00846C59">
            <w:pPr>
              <w:suppressAutoHyphens/>
              <w:rPr>
                <w:sz w:val="20"/>
              </w:rPr>
            </w:pPr>
            <w:ins w:id="118" w:author="foobar" w:date="1998-05-14T13:09:00Z">
              <w:r>
                <w:rPr>
                  <w:sz w:val="20"/>
                </w:rPr>
                <w:fldChar w:fldCharType="begin">
                  <w:ffData>
                    <w:name w:val="Text3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17"/>
          </w:p>
        </w:tc>
      </w:tr>
      <w:bookmarkStart w:id="121" w:name="Text32"/>
      <w:tr w:rsidR="00000000" w14:paraId="552A35CB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79C2D692" w14:textId="77777777" w:rsidR="00000000" w:rsidRDefault="00846C59">
            <w:pPr>
              <w:suppressAutoHyphens/>
              <w:rPr>
                <w:sz w:val="20"/>
              </w:rPr>
            </w:pPr>
            <w:ins w:id="122" w:author="foobar" w:date="1998-05-14T13:09:00Z">
              <w:r>
                <w:rPr>
                  <w:sz w:val="20"/>
                </w:rPr>
                <w:fldChar w:fldCharType="begin">
                  <w:ffData>
                    <w:name w:val="Text3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2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21"/>
          </w:p>
        </w:tc>
        <w:bookmarkStart w:id="125" w:name="Text33"/>
        <w:tc>
          <w:tcPr>
            <w:tcW w:w="1818" w:type="dxa"/>
          </w:tcPr>
          <w:p w14:paraId="42AE9773" w14:textId="77777777" w:rsidR="00000000" w:rsidRDefault="00846C59">
            <w:pPr>
              <w:suppressAutoHyphens/>
              <w:rPr>
                <w:sz w:val="20"/>
              </w:rPr>
            </w:pPr>
            <w:ins w:id="126" w:author="foobar" w:date="1998-05-14T13:09:00Z">
              <w:r>
                <w:rPr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2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25"/>
          </w:p>
        </w:tc>
        <w:bookmarkStart w:id="129" w:name="Text34"/>
        <w:tc>
          <w:tcPr>
            <w:tcW w:w="1728" w:type="dxa"/>
          </w:tcPr>
          <w:p w14:paraId="3EF4ECB8" w14:textId="77777777" w:rsidR="00000000" w:rsidRDefault="00846C59">
            <w:pPr>
              <w:suppressAutoHyphens/>
              <w:rPr>
                <w:sz w:val="20"/>
              </w:rPr>
            </w:pPr>
            <w:ins w:id="130" w:author="foobar" w:date="1998-05-14T13:09:00Z">
              <w:r>
                <w:rPr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29"/>
          </w:p>
        </w:tc>
      </w:tr>
      <w:bookmarkStart w:id="133" w:name="Text35"/>
      <w:tr w:rsidR="00000000" w14:paraId="7B712837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4F5E9C9D" w14:textId="77777777" w:rsidR="00000000" w:rsidRDefault="00846C59">
            <w:pPr>
              <w:suppressAutoHyphens/>
              <w:rPr>
                <w:sz w:val="20"/>
              </w:rPr>
            </w:pPr>
            <w:ins w:id="134" w:author="foobar" w:date="1998-05-14T13:09:00Z">
              <w:r>
                <w:rPr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33"/>
          </w:p>
        </w:tc>
        <w:bookmarkStart w:id="137" w:name="Text36"/>
        <w:tc>
          <w:tcPr>
            <w:tcW w:w="1818" w:type="dxa"/>
          </w:tcPr>
          <w:p w14:paraId="7BAB1424" w14:textId="77777777" w:rsidR="00000000" w:rsidRDefault="00846C59">
            <w:pPr>
              <w:suppressAutoHyphens/>
              <w:rPr>
                <w:sz w:val="20"/>
              </w:rPr>
            </w:pPr>
            <w:ins w:id="138" w:author="foobar" w:date="1998-05-14T13:09:00Z">
              <w:r>
                <w:rPr>
                  <w:sz w:val="20"/>
                </w:rPr>
                <w:fldChar w:fldCharType="begin">
                  <w:ffData>
                    <w:name w:val="Text3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37"/>
          </w:p>
        </w:tc>
        <w:bookmarkStart w:id="141" w:name="Text37"/>
        <w:tc>
          <w:tcPr>
            <w:tcW w:w="1728" w:type="dxa"/>
          </w:tcPr>
          <w:p w14:paraId="6D309280" w14:textId="77777777" w:rsidR="00000000" w:rsidRDefault="00846C59">
            <w:pPr>
              <w:suppressAutoHyphens/>
              <w:rPr>
                <w:sz w:val="20"/>
              </w:rPr>
            </w:pPr>
            <w:ins w:id="142" w:author="foobar" w:date="1998-05-14T13:09:00Z">
              <w:r>
                <w:rPr>
                  <w:sz w:val="20"/>
                </w:rPr>
                <w:fldChar w:fldCharType="begin">
                  <w:ffData>
                    <w:name w:val="Text3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41"/>
          </w:p>
        </w:tc>
      </w:tr>
      <w:bookmarkStart w:id="145" w:name="Text38"/>
      <w:tr w:rsidR="00000000" w14:paraId="056DAA92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3F20BF97" w14:textId="77777777" w:rsidR="00000000" w:rsidRDefault="00846C59">
            <w:pPr>
              <w:suppressAutoHyphens/>
              <w:rPr>
                <w:sz w:val="20"/>
              </w:rPr>
            </w:pPr>
            <w:ins w:id="146" w:author="foobar" w:date="1998-05-14T13:09:00Z">
              <w:r>
                <w:rPr>
                  <w:sz w:val="20"/>
                </w:rPr>
                <w:fldChar w:fldCharType="begin">
                  <w:ffData>
                    <w:name w:val="Text3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45"/>
          </w:p>
        </w:tc>
        <w:bookmarkStart w:id="149" w:name="Text39"/>
        <w:tc>
          <w:tcPr>
            <w:tcW w:w="1818" w:type="dxa"/>
          </w:tcPr>
          <w:p w14:paraId="6662D633" w14:textId="77777777" w:rsidR="00000000" w:rsidRDefault="00846C59">
            <w:pPr>
              <w:suppressAutoHyphens/>
              <w:rPr>
                <w:sz w:val="20"/>
              </w:rPr>
            </w:pPr>
            <w:ins w:id="150" w:author="foobar" w:date="1998-05-14T13:09:00Z">
              <w:r>
                <w:rPr>
                  <w:sz w:val="20"/>
                </w:rPr>
                <w:fldChar w:fldCharType="begin">
                  <w:ffData>
                    <w:name w:val="Text3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49"/>
          </w:p>
        </w:tc>
        <w:bookmarkStart w:id="153" w:name="Text40"/>
        <w:tc>
          <w:tcPr>
            <w:tcW w:w="1728" w:type="dxa"/>
          </w:tcPr>
          <w:p w14:paraId="78C05444" w14:textId="77777777" w:rsidR="00000000" w:rsidRDefault="00846C59">
            <w:pPr>
              <w:suppressAutoHyphens/>
              <w:rPr>
                <w:sz w:val="20"/>
              </w:rPr>
            </w:pPr>
            <w:ins w:id="154" w:author="foobar" w:date="1998-05-14T13:09:00Z">
              <w:r>
                <w:rPr>
                  <w:sz w:val="20"/>
                </w:rPr>
                <w:fldChar w:fldCharType="begin">
                  <w:ffData>
                    <w:name w:val="Text4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53"/>
          </w:p>
        </w:tc>
      </w:tr>
      <w:bookmarkStart w:id="157" w:name="Text41"/>
      <w:tr w:rsidR="00000000" w14:paraId="74468F62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5B354BE0" w14:textId="77777777" w:rsidR="00000000" w:rsidRDefault="00846C59">
            <w:pPr>
              <w:suppressAutoHyphens/>
              <w:rPr>
                <w:sz w:val="20"/>
              </w:rPr>
            </w:pPr>
            <w:ins w:id="158" w:author="foobar" w:date="1998-05-14T13:09:00Z">
              <w:r>
                <w:rPr>
                  <w:sz w:val="20"/>
                </w:rPr>
                <w:fldChar w:fldCharType="begin">
                  <w:ffData>
                    <w:name w:val="Text4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57"/>
          </w:p>
        </w:tc>
        <w:bookmarkStart w:id="161" w:name="Text42"/>
        <w:tc>
          <w:tcPr>
            <w:tcW w:w="1818" w:type="dxa"/>
          </w:tcPr>
          <w:p w14:paraId="26ACA9FE" w14:textId="77777777" w:rsidR="00000000" w:rsidRDefault="00846C59">
            <w:pPr>
              <w:suppressAutoHyphens/>
              <w:rPr>
                <w:sz w:val="20"/>
              </w:rPr>
            </w:pPr>
            <w:ins w:id="162" w:author="foobar" w:date="1998-05-14T13:09:00Z">
              <w:r>
                <w:rPr>
                  <w:sz w:val="20"/>
                </w:rPr>
                <w:fldChar w:fldCharType="begin">
                  <w:ffData>
                    <w:name w:val="Text4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61"/>
          </w:p>
        </w:tc>
        <w:bookmarkStart w:id="165" w:name="Text43"/>
        <w:tc>
          <w:tcPr>
            <w:tcW w:w="1728" w:type="dxa"/>
          </w:tcPr>
          <w:p w14:paraId="4902320A" w14:textId="77777777" w:rsidR="00000000" w:rsidRDefault="00846C59">
            <w:pPr>
              <w:suppressAutoHyphens/>
              <w:rPr>
                <w:sz w:val="20"/>
              </w:rPr>
            </w:pPr>
            <w:ins w:id="166" w:author="foobar" w:date="1998-05-14T13:09:00Z">
              <w:r>
                <w:rPr>
                  <w:sz w:val="20"/>
                </w:rPr>
                <w:fldChar w:fldCharType="begin">
                  <w:ffData>
                    <w:name w:val="Text4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65"/>
          </w:p>
        </w:tc>
      </w:tr>
      <w:bookmarkStart w:id="169" w:name="Text44"/>
      <w:tr w:rsidR="00000000" w14:paraId="7C97810A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51F79611" w14:textId="77777777" w:rsidR="00000000" w:rsidRDefault="00846C59">
            <w:pPr>
              <w:suppressAutoHyphens/>
              <w:rPr>
                <w:sz w:val="20"/>
              </w:rPr>
            </w:pPr>
            <w:ins w:id="170" w:author="foobar" w:date="1998-05-14T13:09:00Z">
              <w:r>
                <w:rPr>
                  <w:sz w:val="20"/>
                </w:rPr>
                <w:fldChar w:fldCharType="begin">
                  <w:ffData>
                    <w:name w:val="Text4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69"/>
          </w:p>
        </w:tc>
        <w:bookmarkStart w:id="173" w:name="Text45"/>
        <w:tc>
          <w:tcPr>
            <w:tcW w:w="1818" w:type="dxa"/>
          </w:tcPr>
          <w:p w14:paraId="2244E092" w14:textId="77777777" w:rsidR="00000000" w:rsidRDefault="00846C59">
            <w:pPr>
              <w:suppressAutoHyphens/>
              <w:rPr>
                <w:sz w:val="20"/>
              </w:rPr>
            </w:pPr>
            <w:ins w:id="174" w:author="foobar" w:date="1998-05-14T13:09:00Z">
              <w:r>
                <w:rPr>
                  <w:sz w:val="20"/>
                </w:rPr>
                <w:fldChar w:fldCharType="begin">
                  <w:ffData>
                    <w:name w:val="Text4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5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6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73"/>
          </w:p>
        </w:tc>
        <w:bookmarkStart w:id="177" w:name="Text46"/>
        <w:tc>
          <w:tcPr>
            <w:tcW w:w="1728" w:type="dxa"/>
          </w:tcPr>
          <w:p w14:paraId="47680513" w14:textId="77777777" w:rsidR="00000000" w:rsidRDefault="00846C59">
            <w:pPr>
              <w:suppressAutoHyphens/>
              <w:rPr>
                <w:sz w:val="20"/>
              </w:rPr>
            </w:pPr>
            <w:ins w:id="178" w:author="foobar" w:date="1998-05-14T13:09:00Z">
              <w:r>
                <w:rPr>
                  <w:sz w:val="20"/>
                </w:rPr>
                <w:fldChar w:fldCharType="begin">
                  <w:ffData>
                    <w:name w:val="Text4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9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0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77"/>
          </w:p>
        </w:tc>
      </w:tr>
      <w:bookmarkStart w:id="181" w:name="Text47"/>
      <w:tr w:rsidR="00000000" w14:paraId="62B6D950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678" w:type="dxa"/>
            <w:gridSpan w:val="2"/>
          </w:tcPr>
          <w:p w14:paraId="5B3E665A" w14:textId="77777777" w:rsidR="00000000" w:rsidRDefault="00846C59">
            <w:pPr>
              <w:suppressAutoHyphens/>
              <w:rPr>
                <w:sz w:val="20"/>
              </w:rPr>
            </w:pPr>
            <w:ins w:id="182" w:author="foobar" w:date="1998-05-14T13:09:00Z">
              <w:r>
                <w:rPr>
                  <w:sz w:val="20"/>
                </w:rPr>
                <w:fldChar w:fldCharType="begin">
                  <w:ffData>
                    <w:name w:val="Text4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3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4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81"/>
          </w:p>
        </w:tc>
        <w:bookmarkStart w:id="185" w:name="Text48"/>
        <w:tc>
          <w:tcPr>
            <w:tcW w:w="1818" w:type="dxa"/>
          </w:tcPr>
          <w:p w14:paraId="03E95F25" w14:textId="77777777" w:rsidR="00000000" w:rsidRDefault="00846C59">
            <w:pPr>
              <w:suppressAutoHyphens/>
              <w:rPr>
                <w:sz w:val="20"/>
              </w:rPr>
            </w:pPr>
            <w:ins w:id="186" w:author="foobar" w:date="1998-05-14T13:09:00Z">
              <w:r>
                <w:rPr>
                  <w:sz w:val="20"/>
                </w:rPr>
                <w:fldChar w:fldCharType="begin">
                  <w:ffData>
                    <w:name w:val="Text4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7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8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85"/>
          </w:p>
        </w:tc>
        <w:bookmarkStart w:id="189" w:name="Text49"/>
        <w:tc>
          <w:tcPr>
            <w:tcW w:w="1728" w:type="dxa"/>
          </w:tcPr>
          <w:p w14:paraId="2AF3B6C1" w14:textId="77777777" w:rsidR="00000000" w:rsidRDefault="00846C59">
            <w:pPr>
              <w:suppressAutoHyphens/>
              <w:rPr>
                <w:sz w:val="20"/>
              </w:rPr>
            </w:pPr>
            <w:ins w:id="190" w:author="foobar" w:date="1998-05-14T13:09:00Z">
              <w:r>
                <w:rPr>
                  <w:sz w:val="20"/>
                </w:rPr>
                <w:fldChar w:fldCharType="begin">
                  <w:ffData>
                    <w:name w:val="Text4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91" w:author="foobar" w:date="1998-05-14T13:09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2" w:author="foobar" w:date="1998-05-14T13:09:00Z">
              <w:r>
                <w:rPr>
                  <w:sz w:val="20"/>
                </w:rPr>
                <w:fldChar w:fldCharType="end"/>
              </w:r>
            </w:ins>
            <w:bookmarkEnd w:id="189"/>
          </w:p>
        </w:tc>
      </w:tr>
    </w:tbl>
    <w:p w14:paraId="1BBBABAE" w14:textId="77777777" w:rsidR="00000000" w:rsidRDefault="00846C59">
      <w:pPr>
        <w:suppressAutoHyphens/>
        <w:rPr>
          <w:sz w:val="20"/>
        </w:rPr>
      </w:pPr>
    </w:p>
    <w:sectPr w:rsidR="00000000">
      <w:footerReference w:type="default" r:id="rId6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1E04A" w14:textId="77777777" w:rsidR="00000000" w:rsidRDefault="00846C59">
      <w:pPr>
        <w:spacing w:line="20" w:lineRule="exact"/>
      </w:pPr>
    </w:p>
  </w:endnote>
  <w:endnote w:type="continuationSeparator" w:id="0">
    <w:p w14:paraId="1DDAF1F7" w14:textId="77777777" w:rsidR="00000000" w:rsidRDefault="00846C59">
      <w:r>
        <w:t xml:space="preserve"> </w:t>
      </w:r>
    </w:p>
  </w:endnote>
  <w:endnote w:type="continuationNotice" w:id="1">
    <w:p w14:paraId="446B4C99" w14:textId="77777777" w:rsidR="00000000" w:rsidRDefault="00846C5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BD9E6" w14:textId="77777777" w:rsidR="00000000" w:rsidRDefault="00846C59">
    <w:pPr>
      <w:tabs>
        <w:tab w:val="center" w:pos="5004"/>
        <w:tab w:val="right" w:pos="10008"/>
      </w:tabs>
      <w:suppressAutoHyphens/>
    </w:pPr>
    <w:r>
      <w:rPr>
        <w:sz w:val="19"/>
      </w:rPr>
      <w:t>Revised March 27, 1996</w:t>
    </w:r>
    <w:r>
      <w:rPr>
        <w:sz w:val="19"/>
      </w:rPr>
      <w:tab/>
      <w:t xml:space="preserve">Major Air Source Operating Permit Application </w:t>
    </w:r>
    <w:r>
      <w:rPr>
        <w:sz w:val="19"/>
      </w:rPr>
      <w:tab/>
      <w:t>DEQ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FF00" w14:textId="77777777" w:rsidR="00000000" w:rsidRDefault="00846C59">
      <w:r>
        <w:separator/>
      </w:r>
    </w:p>
  </w:footnote>
  <w:footnote w:type="continuationSeparator" w:id="0">
    <w:p w14:paraId="4D2ADFCF" w14:textId="77777777" w:rsidR="00000000" w:rsidRDefault="00846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6C59"/>
    <w:rsid w:val="0084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845C2D"/>
  <w15:chartTrackingRefBased/>
  <w15:docId w15:val="{CA3088B4-3751-48A1-9BF5-8A38C108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846C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4</DocSecurity>
  <Lines>9</Lines>
  <Paragraphs>2</Paragraphs>
  <ScaleCrop>false</ScaleCrop>
  <Company>Dept of Environmental Quality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1996-04-16T02:34:00Z</cp:lastPrinted>
  <dcterms:created xsi:type="dcterms:W3CDTF">2023-03-08T22:13:00Z</dcterms:created>
  <dcterms:modified xsi:type="dcterms:W3CDTF">2023-03-08T22:13:00Z</dcterms:modified>
</cp:coreProperties>
</file>